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45" w:rsidRPr="004F6145" w:rsidRDefault="004F6145" w:rsidP="004F6145">
      <w:pPr>
        <w:pStyle w:val="2"/>
        <w:rPr>
          <w:color w:val="auto"/>
          <w:sz w:val="16"/>
          <w:szCs w:val="16"/>
        </w:rPr>
      </w:pPr>
      <w:r w:rsidRPr="004F6145">
        <w:rPr>
          <w:color w:val="auto"/>
          <w:sz w:val="16"/>
          <w:szCs w:val="16"/>
        </w:rPr>
        <w:t xml:space="preserve">типовая Форма </w:t>
      </w:r>
    </w:p>
    <w:p w:rsidR="004F6145" w:rsidRPr="004F6145" w:rsidRDefault="004F6145" w:rsidP="004F6145">
      <w:pPr>
        <w:pStyle w:val="2"/>
        <w:rPr>
          <w:color w:val="auto"/>
          <w:sz w:val="16"/>
          <w:szCs w:val="16"/>
        </w:rPr>
      </w:pPr>
      <w:r w:rsidRPr="004F6145">
        <w:rPr>
          <w:color w:val="auto"/>
          <w:sz w:val="16"/>
          <w:szCs w:val="16"/>
        </w:rPr>
        <w:t>Договора СПЕЦИАЛЬНОГО Банковского счета</w:t>
      </w:r>
    </w:p>
    <w:p w:rsidR="004F6145" w:rsidRPr="004F6145" w:rsidRDefault="004F6145" w:rsidP="004F6145">
      <w:pPr>
        <w:pStyle w:val="2"/>
        <w:rPr>
          <w:color w:val="auto"/>
          <w:sz w:val="16"/>
          <w:szCs w:val="16"/>
        </w:rPr>
      </w:pPr>
      <w:r w:rsidRPr="004F6145">
        <w:rPr>
          <w:color w:val="auto"/>
          <w:sz w:val="16"/>
          <w:szCs w:val="16"/>
        </w:rPr>
        <w:t xml:space="preserve">ПЛАТЕЖНОГО АГЕНТА </w:t>
      </w:r>
    </w:p>
    <w:p w:rsidR="004F6145" w:rsidRPr="004F6145" w:rsidRDefault="004F6145" w:rsidP="004F6145">
      <w:pPr>
        <w:pStyle w:val="a3"/>
        <w:jc w:val="right"/>
        <w:rPr>
          <w:b w:val="0"/>
          <w:sz w:val="16"/>
          <w:szCs w:val="16"/>
        </w:rPr>
      </w:pPr>
    </w:p>
    <w:p w:rsidR="004F6145" w:rsidRPr="004F6145" w:rsidRDefault="004F6145" w:rsidP="004F6145">
      <w:pPr>
        <w:pStyle w:val="a4"/>
        <w:rPr>
          <w:sz w:val="16"/>
          <w:szCs w:val="16"/>
        </w:rPr>
      </w:pPr>
      <w:r w:rsidRPr="004F6145">
        <w:rPr>
          <w:sz w:val="16"/>
          <w:szCs w:val="16"/>
        </w:rPr>
        <w:t>ДОГОВОР №_________</w:t>
      </w:r>
    </w:p>
    <w:p w:rsidR="004F6145" w:rsidRPr="004F6145" w:rsidRDefault="004F6145" w:rsidP="004F6145">
      <w:pPr>
        <w:ind w:left="284" w:right="284" w:firstLine="426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 xml:space="preserve"> специального банковского счета</w:t>
      </w:r>
    </w:p>
    <w:p w:rsidR="004F6145" w:rsidRPr="004F6145" w:rsidRDefault="004F6145" w:rsidP="004F6145">
      <w:pPr>
        <w:ind w:left="284" w:right="284" w:firstLine="426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 xml:space="preserve">платежного агента </w:t>
      </w:r>
    </w:p>
    <w:p w:rsidR="004F6145" w:rsidRPr="004F6145" w:rsidRDefault="004F6145" w:rsidP="004F6145">
      <w:pPr>
        <w:ind w:left="284" w:right="284" w:firstLine="426"/>
        <w:rPr>
          <w:sz w:val="16"/>
          <w:szCs w:val="16"/>
        </w:rPr>
      </w:pPr>
    </w:p>
    <w:p w:rsidR="004F6145" w:rsidRPr="004F6145" w:rsidRDefault="004F6145" w:rsidP="004F6145">
      <w:pPr>
        <w:ind w:left="284" w:right="284"/>
        <w:jc w:val="center"/>
        <w:rPr>
          <w:sz w:val="16"/>
          <w:szCs w:val="16"/>
        </w:rPr>
      </w:pPr>
      <w:r w:rsidRPr="004F6145">
        <w:rPr>
          <w:sz w:val="16"/>
          <w:szCs w:val="16"/>
        </w:rPr>
        <w:t>г. __________                                                                      «_____»_______________ 20___ г.</w:t>
      </w:r>
    </w:p>
    <w:p w:rsidR="004F6145" w:rsidRPr="004F6145" w:rsidRDefault="004F6145" w:rsidP="004F6145">
      <w:pPr>
        <w:ind w:left="284" w:right="284" w:firstLine="426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proofErr w:type="gramStart"/>
      <w:r w:rsidRPr="004F6145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__________________________________________________________________________________ действующего на основании __________________________________________________, с одной стороны и ____________________________________________________________, именуемый в дальнейшем «Клиент», в лице _____________________________________________, действующего на основании ___________________________, с другой стороны, заключили настоящий договор (далее - Договор) о нижеследующем: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numPr>
          <w:ilvl w:val="0"/>
          <w:numId w:val="1"/>
        </w:numPr>
        <w:suppressAutoHyphens/>
        <w:ind w:left="0"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ПРЕДМЕТ ДОГОВОРА</w:t>
      </w:r>
    </w:p>
    <w:p w:rsidR="004F6145" w:rsidRPr="004F6145" w:rsidRDefault="004F6145" w:rsidP="004F6145">
      <w:pPr>
        <w:suppressAutoHyphens/>
        <w:ind w:right="-1" w:firstLine="709"/>
        <w:rPr>
          <w:b/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1.1. </w:t>
      </w:r>
      <w:proofErr w:type="gramStart"/>
      <w:r w:rsidRPr="004F6145">
        <w:rPr>
          <w:sz w:val="16"/>
          <w:szCs w:val="16"/>
        </w:rPr>
        <w:t>Банк открывает Клиенту специальный банковский счет платежного агента № 40821_________________________________ (далее - «Счет») в российских рублях и осуществляет расчетно-кассовое обслуживание деятельности Клиента, являющегося платежным агентом в соответствии с Федеральным законом РФ №103-ФЗ от 03.06.2009 года «О деятельности по приему платежей физических лиц, осуществляемой платежными агентами» (далее – «Закон №103-ФЗ»), в порядке, предусмотренном действующим законодательством РФ, Банковскими правилами и Договором.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1.2. Счет предназначен для расчетов Клиента как платежного агента в соответствии с Законом №103-ФЗ.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1.3. При исполнении Договора Банк исходит из того, что все поступающие на Счет денежные средства являются поступившими в рамках исполнения Закона №103-ФЗ.</w:t>
      </w:r>
    </w:p>
    <w:p w:rsidR="004F6145" w:rsidRPr="004F6145" w:rsidRDefault="004F6145" w:rsidP="004F6145">
      <w:p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2. ПОРЯДОК ОТКРЫТИЯ И ВЕДЕНИЯ СЧЕТА</w:t>
      </w: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2.1. Для открытия Счета Клиент представляет в Банк пакет документов, указанный в </w:t>
      </w:r>
      <w:r w:rsidRPr="004F6145">
        <w:rPr>
          <w:sz w:val="16"/>
          <w:szCs w:val="16"/>
          <w:u w:val="single"/>
        </w:rPr>
        <w:t xml:space="preserve">Приложении № 1/4/5/ </w:t>
      </w:r>
      <w:r w:rsidRPr="004F6145">
        <w:rPr>
          <w:sz w:val="16"/>
          <w:szCs w:val="16"/>
        </w:rPr>
        <w:t>к Банковским правилам, применительно к соответствующей категории лиц, а также документы, подтверждающие статус Клиента как платежного агента в соответствии с Законом №103-ФЗ.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2.2. Счет открывается при наличии открытого Клиенту в Банке расчетного (текущего) счета в валюте РФ №______________________________________(далее – «Сопутствующий счет»).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2.3. Перечень операций и порядок их совершения по Счету определяются действующим законодательством РФ, инструкциями Центрального Банка Российской Федерации и Договором.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2.4. При совершении операций по Счету Банк, в соответствии с действующим валютным законодательством РФ, выполняет функции агента валютного контроля и, в пределах предоставленных ему полномочий, осуществляет проверку законности расчетов Клиента с юридическими лицами, созданными в соответствии с законодательством Российской Федерации в валюте Российской Федерации  в валюте Российской Федерации.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3. ПРАВА И ОБЯЗАННОСТИ СТОРОН</w:t>
      </w:r>
    </w:p>
    <w:p w:rsidR="004F6145" w:rsidRPr="004F6145" w:rsidRDefault="004F6145" w:rsidP="004F6145">
      <w:pPr>
        <w:suppressAutoHyphens/>
        <w:ind w:right="-1" w:firstLine="709"/>
        <w:jc w:val="center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i/>
          <w:sz w:val="16"/>
          <w:szCs w:val="16"/>
        </w:rPr>
      </w:pPr>
      <w:r w:rsidRPr="004F6145">
        <w:rPr>
          <w:b/>
          <w:i/>
          <w:sz w:val="16"/>
          <w:szCs w:val="16"/>
        </w:rPr>
        <w:t>3.1. Банк обязан</w:t>
      </w:r>
      <w:r w:rsidRPr="004F6145">
        <w:rPr>
          <w:i/>
          <w:sz w:val="16"/>
          <w:szCs w:val="16"/>
        </w:rPr>
        <w:t>: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3.1.1. Открыть Клиенту Счет при представлении Клиентом пакета документов, предусмотренного п. 2.1 Договора, а также при внесении Клиентом платы, установленной Тарифами Банка, действующими в Банке на день открытия Счета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</w:t>
      </w:r>
      <w:proofErr w:type="gramStart"/>
      <w:r w:rsidRPr="004F6145">
        <w:rPr>
          <w:sz w:val="16"/>
          <w:szCs w:val="16"/>
        </w:rPr>
        <w:t>в</w:t>
      </w:r>
      <w:proofErr w:type="gramEnd"/>
      <w:r w:rsidRPr="004F6145">
        <w:rPr>
          <w:sz w:val="16"/>
          <w:szCs w:val="16"/>
        </w:rPr>
        <w:t xml:space="preserve"> Банка платежного документа, позволяющего однозначно установить, что получателем средств является Клиент.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</w:t>
      </w:r>
      <w:r w:rsidRPr="004F6145">
        <w:rPr>
          <w:sz w:val="16"/>
          <w:szCs w:val="16"/>
        </w:rPr>
        <w:t>о</w:t>
      </w:r>
      <w:r w:rsidRPr="004F6145">
        <w:rPr>
          <w:sz w:val="16"/>
          <w:szCs w:val="16"/>
        </w:rPr>
        <w:t>ром.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3.1.4. Осуществлять списание денежных средств со Счета: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4F6145">
        <w:rPr>
          <w:sz w:val="16"/>
          <w:szCs w:val="16"/>
        </w:rPr>
        <w:t>пределах</w:t>
      </w:r>
      <w:proofErr w:type="gramEnd"/>
      <w:r w:rsidRPr="004F6145">
        <w:rPr>
          <w:sz w:val="16"/>
          <w:szCs w:val="16"/>
        </w:rPr>
        <w:t xml:space="preserve"> имеющихся на нем средств.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4F6145">
        <w:rPr>
          <w:sz w:val="16"/>
          <w:szCs w:val="16"/>
        </w:rPr>
        <w:t>в</w:t>
      </w:r>
      <w:proofErr w:type="gramEnd"/>
      <w:r w:rsidRPr="004F6145">
        <w:rPr>
          <w:sz w:val="16"/>
          <w:szCs w:val="16"/>
        </w:rPr>
        <w:t xml:space="preserve"> </w:t>
      </w:r>
      <w:proofErr w:type="gramStart"/>
      <w:r w:rsidRPr="004F6145">
        <w:rPr>
          <w:sz w:val="16"/>
          <w:szCs w:val="16"/>
        </w:rPr>
        <w:t>нему</w:t>
      </w:r>
      <w:proofErr w:type="gramEnd"/>
      <w:r w:rsidRPr="004F6145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3.1.5.1. </w:t>
      </w:r>
      <w:proofErr w:type="gramStart"/>
      <w:r w:rsidRPr="004F6145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следующим операционным днем.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3.1.7. Предоставить Клиенту комплекс услуг по расчетно-кассовому обслуживанию.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3.1.8. Консультировать Клиента по вопросам, имеющим непосредственное отношение к расчетному и кассовому обслуживанию по Договору.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3.1.9. Предоставлять Клиенту по его требованию выписки из его Счета не позднее следующего рабочего дня после совершения операций по Счету.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3.1.10.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lastRenderedPageBreak/>
        <w:t>3.1.11.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F6145" w:rsidRPr="004F6145" w:rsidRDefault="004F6145" w:rsidP="004F6145">
      <w:pPr>
        <w:autoSpaceDE w:val="0"/>
        <w:autoSpaceDN w:val="0"/>
        <w:rPr>
          <w:color w:val="000000"/>
          <w:sz w:val="16"/>
          <w:szCs w:val="16"/>
        </w:rPr>
      </w:pPr>
      <w:r w:rsidRPr="004F6145">
        <w:rPr>
          <w:color w:val="000000"/>
          <w:sz w:val="16"/>
          <w:szCs w:val="16"/>
        </w:rPr>
        <w:t xml:space="preserve">            3.1.12. </w:t>
      </w:r>
      <w:proofErr w:type="gramStart"/>
      <w:r w:rsidRPr="004F6145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i/>
          <w:sz w:val="16"/>
          <w:szCs w:val="16"/>
        </w:rPr>
      </w:pPr>
      <w:r w:rsidRPr="004F6145">
        <w:rPr>
          <w:b/>
          <w:i/>
          <w:sz w:val="16"/>
          <w:szCs w:val="16"/>
        </w:rPr>
        <w:t>3.2. Банк вправе</w:t>
      </w:r>
      <w:r w:rsidRPr="004F6145">
        <w:rPr>
          <w:i/>
          <w:sz w:val="16"/>
          <w:szCs w:val="16"/>
        </w:rPr>
        <w:t>: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3.2.1. Списывать денежные средства со Счета без распоряжения Клиента в случаях, предусмотренных действующим законодательством РФ, Банковскими правилами и Договором.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3.2.2. Списывать с Сопутствующего счета Клиента в Банке без распоряжения Клиента: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- суммы, подлежащие уплате в соответствии со п.5 Договора;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3.2.3. Взыскивать с Клиента без распоряжения Клиента: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- ошибочно зачисленные на Счет суммы, выявленные Банком;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3.2.4. Отказать Клиенту в осуществлении операций по Счету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3.2.4.1.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превышает остаток денежных средств на счете, и/или сумма причитающегося Банку вознаграждения превышает остаток денежных средств на Сопутствующем счете.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3.2.4.2. </w:t>
      </w:r>
      <w:proofErr w:type="gramStart"/>
      <w:r w:rsidRPr="004F6145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4F6145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3.2.5. Отказать Клиенту в приеме к исполнению платежного документа в случае его ненадлежащего оформления Клиентом.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3.2.6.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и нормативными актами Банка России, в срок указанный в письменном запросе  Банка.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3.2.7. В одностороннем порядке изменять размер тарифов (ставок вознаграждения) за совершение операций по Счету с соблюдением требований </w:t>
      </w:r>
      <w:proofErr w:type="spellStart"/>
      <w:r w:rsidRPr="004F6145">
        <w:rPr>
          <w:sz w:val="16"/>
          <w:szCs w:val="16"/>
        </w:rPr>
        <w:t>пп</w:t>
      </w:r>
      <w:proofErr w:type="spellEnd"/>
      <w:r w:rsidRPr="004F6145">
        <w:rPr>
          <w:sz w:val="16"/>
          <w:szCs w:val="16"/>
        </w:rPr>
        <w:t>. 3.1.11. Договора.</w:t>
      </w:r>
    </w:p>
    <w:p w:rsidR="004F6145" w:rsidRPr="004F6145" w:rsidRDefault="004F6145" w:rsidP="004F6145">
      <w:pPr>
        <w:pStyle w:val="ConsPlusNormal"/>
        <w:jc w:val="both"/>
        <w:rPr>
          <w:ins w:id="0" w:author="lebedeva.na" w:date="2017-07-25T14:25:00Z"/>
          <w:sz w:val="16"/>
          <w:szCs w:val="16"/>
        </w:rPr>
      </w:pPr>
      <w:r w:rsidRPr="004F6145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ins w:id="1" w:author="lebedeva.na" w:date="2017-07-25T14:25:00Z">
        <w:r w:rsidRPr="004F6145">
          <w:rPr>
            <w:rFonts w:ascii="Times New Roman" w:hAnsi="Times New Roman" w:cs="Times New Roman"/>
            <w:sz w:val="16"/>
            <w:szCs w:val="16"/>
          </w:rPr>
          <w:t>В течение всего срока действия Договора требовать от Клиента, представителя Клиента, предоставления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  </w:r>
        <w:proofErr w:type="gramEnd"/>
        <w:r w:rsidRPr="004F6145">
          <w:rPr>
            <w:rFonts w:ascii="Times New Roman" w:hAnsi="Times New Roman" w:cs="Times New Roman"/>
            <w:sz w:val="16"/>
            <w:szCs w:val="16"/>
          </w:rPr>
  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  </w:r>
        <w:r w:rsidRPr="004F6145">
          <w:rPr>
            <w:sz w:val="16"/>
            <w:szCs w:val="16"/>
          </w:rPr>
          <w:t xml:space="preserve">    </w:t>
        </w:r>
      </w:ins>
    </w:p>
    <w:p w:rsidR="004F6145" w:rsidRPr="004F6145" w:rsidRDefault="004F6145" w:rsidP="004F614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F6145">
        <w:rPr>
          <w:rFonts w:ascii="Times New Roman" w:hAnsi="Times New Roman" w:cs="Times New Roman"/>
          <w:sz w:val="16"/>
          <w:szCs w:val="16"/>
        </w:rPr>
        <w:t xml:space="preserve">3.2.9. Расторгнуть Договор в случае принятия в течение календарного года двух и более решений об отказе в выполнении распоряжения Клиента о совершении операции на основании </w:t>
      </w:r>
      <w:hyperlink r:id="rId5" w:history="1">
        <w:r w:rsidRPr="004F6145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4F6145">
        <w:rPr>
          <w:rFonts w:ascii="Times New Roman" w:hAnsi="Times New Roman" w:cs="Times New Roman"/>
          <w:sz w:val="16"/>
          <w:szCs w:val="16"/>
        </w:rPr>
        <w:t xml:space="preserve">3.2.4.2  Договора. </w:t>
      </w:r>
    </w:p>
    <w:p w:rsidR="004F6145" w:rsidRPr="004F6145" w:rsidRDefault="004F6145" w:rsidP="004F614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F6145">
        <w:rPr>
          <w:rFonts w:ascii="Times New Roman" w:hAnsi="Times New Roman" w:cs="Times New Roman"/>
          <w:sz w:val="16"/>
          <w:szCs w:val="16"/>
        </w:rPr>
        <w:t>3.2.1</w:t>
      </w:r>
      <w:ins w:id="2" w:author="lebedeva.na" w:date="2017-07-25T14:25:00Z">
        <w:r w:rsidRPr="004F6145">
          <w:rPr>
            <w:rFonts w:ascii="Times New Roman" w:hAnsi="Times New Roman" w:cs="Times New Roman"/>
            <w:sz w:val="16"/>
            <w:szCs w:val="16"/>
          </w:rPr>
          <w:t>0</w:t>
        </w:r>
      </w:ins>
      <w:r w:rsidRPr="004F6145">
        <w:rPr>
          <w:rFonts w:ascii="Times New Roman" w:hAnsi="Times New Roman" w:cs="Times New Roman"/>
          <w:sz w:val="16"/>
          <w:szCs w:val="16"/>
        </w:rPr>
        <w:t>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i/>
          <w:sz w:val="16"/>
          <w:szCs w:val="16"/>
        </w:rPr>
      </w:pPr>
      <w:r w:rsidRPr="004F6145">
        <w:rPr>
          <w:b/>
          <w:i/>
          <w:sz w:val="16"/>
          <w:szCs w:val="16"/>
        </w:rPr>
        <w:t>3.3. Клиент обязан</w:t>
      </w:r>
      <w:r w:rsidRPr="004F6145">
        <w:rPr>
          <w:i/>
          <w:sz w:val="16"/>
          <w:szCs w:val="16"/>
        </w:rPr>
        <w:t>: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3.3.1. Представить в Банк пакет документов, предусмотренный п. 2.1. Договора.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3.3.2. Соблюдать законодательство Российской Федерации и выполнять требования инструкций, правил и других нормативных актов по вопросам совершения расчетно-кассовых операций.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3.3.3. Использовать Счет только для проведения операций, предусмотренных Законом №103-ФЗ.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3.3.4. Осуществлять расчетно-кассовые операции в соответствии с действующим законодательством РФ с учетом требования Закона №103-ФЗ, нормативными актами Банка России.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3.3.5. </w:t>
      </w:r>
      <w:proofErr w:type="gramStart"/>
      <w:r w:rsidRPr="004F6145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валюте Российской Федерации в порядке, предусмотренном действующим законодательством РФ и нормативными актами Банка России.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3.3.6. Оплачивать услуги Банка по совершению операций с денежными средствами, находящимися на Счете, в порядке, установленном п. 5. Договора.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3.3.7.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4F6145">
        <w:rPr>
          <w:sz w:val="16"/>
          <w:szCs w:val="16"/>
        </w:rPr>
        <w:t>непоступлении</w:t>
      </w:r>
      <w:proofErr w:type="spellEnd"/>
      <w:r w:rsidRPr="004F6145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подтвержденными.</w:t>
      </w:r>
    </w:p>
    <w:p w:rsidR="004F6145" w:rsidRPr="004F6145" w:rsidRDefault="004F6145" w:rsidP="004F6145">
      <w:pPr>
        <w:ind w:firstLine="708"/>
        <w:rPr>
          <w:sz w:val="16"/>
          <w:szCs w:val="16"/>
        </w:rPr>
      </w:pPr>
      <w:r w:rsidRPr="004F6145">
        <w:rPr>
          <w:sz w:val="16"/>
          <w:szCs w:val="16"/>
        </w:rPr>
        <w:t>3.3.8. В случае изменения сведений, представленных Клиентом в соответствии с п. 2.1. Дог</w:t>
      </w:r>
      <w:r w:rsidRPr="004F6145">
        <w:rPr>
          <w:sz w:val="16"/>
          <w:szCs w:val="16"/>
        </w:rPr>
        <w:t>о</w:t>
      </w:r>
      <w:r w:rsidRPr="004F6145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4F6145">
        <w:rPr>
          <w:sz w:val="16"/>
          <w:szCs w:val="16"/>
        </w:rPr>
        <w:t>с даты</w:t>
      </w:r>
      <w:proofErr w:type="gramEnd"/>
      <w:r w:rsidRPr="004F6145">
        <w:rPr>
          <w:sz w:val="16"/>
          <w:szCs w:val="16"/>
        </w:rPr>
        <w:t xml:space="preserve"> такого изменения. </w:t>
      </w:r>
    </w:p>
    <w:p w:rsidR="004F6145" w:rsidRPr="004F6145" w:rsidRDefault="004F6145" w:rsidP="004F6145">
      <w:pPr>
        <w:ind w:firstLine="708"/>
        <w:rPr>
          <w:sz w:val="16"/>
          <w:szCs w:val="16"/>
        </w:rPr>
      </w:pPr>
      <w:r w:rsidRPr="004F6145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3.3.12.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</w:t>
      </w:r>
      <w:proofErr w:type="gramStart"/>
      <w:r w:rsidRPr="004F6145">
        <w:rPr>
          <w:sz w:val="16"/>
          <w:szCs w:val="16"/>
        </w:rPr>
        <w:t>имеющим</w:t>
      </w:r>
      <w:proofErr w:type="gramEnd"/>
      <w:r w:rsidRPr="004F6145">
        <w:rPr>
          <w:sz w:val="16"/>
          <w:szCs w:val="16"/>
        </w:rPr>
        <w:t xml:space="preserve">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3.3.13.Перед заключением Договора ознакомиться с действующими тарифами Банка.</w:t>
      </w:r>
    </w:p>
    <w:p w:rsidR="004F6145" w:rsidRPr="004F6145" w:rsidRDefault="004F6145" w:rsidP="004F6145">
      <w:pPr>
        <w:pStyle w:val="ConsPlusNormal"/>
        <w:ind w:firstLine="540"/>
        <w:jc w:val="both"/>
        <w:rPr>
          <w:sz w:val="16"/>
          <w:szCs w:val="16"/>
        </w:rPr>
      </w:pPr>
      <w:r w:rsidRPr="004F6145">
        <w:rPr>
          <w:rFonts w:ascii="Times New Roman" w:hAnsi="Times New Roman" w:cs="Times New Roman"/>
          <w:sz w:val="16"/>
          <w:szCs w:val="16"/>
        </w:rPr>
        <w:lastRenderedPageBreak/>
        <w:t xml:space="preserve">   3.3.14. Предоставлять информацию, необходимую для </w:t>
      </w:r>
      <w:ins w:id="3" w:author="lebedeva.na" w:date="2017-07-25T14:39:00Z">
        <w:r w:rsidRPr="004F6145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4F6145">
        <w:rPr>
          <w:rFonts w:ascii="Times New Roman" w:hAnsi="Times New Roman" w:cs="Times New Roman"/>
          <w:sz w:val="16"/>
          <w:szCs w:val="16"/>
        </w:rPr>
        <w:t xml:space="preserve"> Федерального закона  115-ФЗ "О противодействии легализации (отмыванию) доходов, полученных преступным путем, и финансированию терроризма",</w:t>
      </w:r>
      <w:r w:rsidRPr="004F6145">
        <w:rPr>
          <w:sz w:val="16"/>
          <w:szCs w:val="16"/>
        </w:rPr>
        <w:t xml:space="preserve"> </w:t>
      </w:r>
      <w:r w:rsidRPr="004F6145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4F6145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4F6145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4F6145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4F6145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i/>
          <w:sz w:val="16"/>
          <w:szCs w:val="16"/>
        </w:rPr>
      </w:pPr>
      <w:r w:rsidRPr="004F6145">
        <w:rPr>
          <w:b/>
          <w:i/>
          <w:sz w:val="16"/>
          <w:szCs w:val="16"/>
        </w:rPr>
        <w:t>3.4. Клиент вправе</w:t>
      </w:r>
      <w:r w:rsidRPr="004F6145">
        <w:rPr>
          <w:i/>
          <w:sz w:val="16"/>
          <w:szCs w:val="16"/>
        </w:rPr>
        <w:t>:</w:t>
      </w:r>
    </w:p>
    <w:p w:rsidR="004F6145" w:rsidRPr="004F6145" w:rsidRDefault="004F6145" w:rsidP="004F6145">
      <w:pPr>
        <w:suppressAutoHyphens/>
        <w:ind w:right="-1" w:firstLine="710"/>
        <w:rPr>
          <w:sz w:val="16"/>
          <w:szCs w:val="16"/>
        </w:rPr>
      </w:pPr>
      <w:r w:rsidRPr="004F6145">
        <w:rPr>
          <w:sz w:val="16"/>
          <w:szCs w:val="16"/>
        </w:rPr>
        <w:t>3.4.1. Беспрепятственно распоряжаться денежными средствами, находящимися на Счете.</w:t>
      </w:r>
    </w:p>
    <w:p w:rsidR="004F6145" w:rsidRPr="004F6145" w:rsidRDefault="004F6145" w:rsidP="004F6145">
      <w:pPr>
        <w:suppressAutoHyphens/>
        <w:ind w:right="-1" w:firstLine="710"/>
        <w:rPr>
          <w:sz w:val="16"/>
          <w:szCs w:val="16"/>
        </w:rPr>
      </w:pPr>
      <w:r w:rsidRPr="004F6145">
        <w:rPr>
          <w:sz w:val="16"/>
          <w:szCs w:val="16"/>
        </w:rPr>
        <w:t>3.4.2. Осуществлять операции по Счету в порядке и пределах, установленных действующим законодательством РФ с учетом требований Закона №103-ФЗ и Договора.</w:t>
      </w:r>
    </w:p>
    <w:p w:rsidR="004F6145" w:rsidRPr="004F6145" w:rsidRDefault="004F6145" w:rsidP="004F6145">
      <w:pPr>
        <w:suppressAutoHyphens/>
        <w:ind w:right="-1" w:firstLine="710"/>
        <w:rPr>
          <w:sz w:val="16"/>
          <w:szCs w:val="16"/>
        </w:rPr>
      </w:pPr>
      <w:r w:rsidRPr="004F6145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4F6145" w:rsidRPr="004F6145" w:rsidRDefault="004F6145" w:rsidP="004F6145">
      <w:pPr>
        <w:suppressAutoHyphens/>
        <w:ind w:right="-1" w:firstLine="710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left="284" w:right="284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4. КАССОВОЕ ОБСЛУЖИВАНИЕ</w:t>
      </w:r>
    </w:p>
    <w:p w:rsidR="004F6145" w:rsidRPr="004F6145" w:rsidRDefault="004F6145" w:rsidP="004F6145">
      <w:pPr>
        <w:suppressAutoHyphens/>
        <w:ind w:left="284" w:right="284"/>
        <w:jc w:val="center"/>
        <w:rPr>
          <w:sz w:val="16"/>
          <w:szCs w:val="16"/>
        </w:rPr>
      </w:pPr>
    </w:p>
    <w:p w:rsidR="004F6145" w:rsidRPr="004F6145" w:rsidRDefault="004F6145" w:rsidP="004F614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F6145">
        <w:rPr>
          <w:sz w:val="16"/>
          <w:szCs w:val="16"/>
        </w:rPr>
        <w:t>4.1. Прием от Клиента наличных денежных средств, пересчет, зачисление на Счет, выдача денежных средств со Счета осуществляется в соответствии с порядком ведения кассовых операций, предусмотренных действующим законодательством Российской Федерации.</w:t>
      </w:r>
    </w:p>
    <w:p w:rsidR="004F6145" w:rsidRPr="004F6145" w:rsidRDefault="004F6145" w:rsidP="004F614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F6145">
        <w:rPr>
          <w:sz w:val="16"/>
          <w:szCs w:val="16"/>
        </w:rPr>
        <w:t>4.2. Зачисление на Счет сумм сдаваемых Клиентом наличных денежных сре</w:t>
      </w:r>
      <w:proofErr w:type="gramStart"/>
      <w:r w:rsidRPr="004F6145">
        <w:rPr>
          <w:sz w:val="16"/>
          <w:szCs w:val="16"/>
        </w:rPr>
        <w:t>дств в т</w:t>
      </w:r>
      <w:proofErr w:type="gramEnd"/>
      <w:r w:rsidRPr="004F6145">
        <w:rPr>
          <w:sz w:val="16"/>
          <w:szCs w:val="16"/>
        </w:rPr>
        <w:t xml:space="preserve">ечение операционного дня, производится Банком в тот же день. Зачисление на Счет сумм сдаваемых Клиентом наличных денежных средств после окончания операционного дня, производится Банком на следующий рабочий день. Порядок сдачи наличных денег устанавливается Банком. </w:t>
      </w:r>
    </w:p>
    <w:p w:rsidR="004F6145" w:rsidRPr="004F6145" w:rsidRDefault="004F6145" w:rsidP="004F6145">
      <w:pPr>
        <w:suppressAutoHyphens/>
        <w:ind w:right="-1" w:firstLine="710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5. ВОЗНАГРАЖДЕНИЕ БАНКА ЗА СОВЕРШЕНИЕ ОПЕРАЦИЙ ПО СЧЕТУ</w:t>
      </w:r>
    </w:p>
    <w:p w:rsidR="004F6145" w:rsidRPr="004F6145" w:rsidRDefault="004F6145" w:rsidP="004F6145">
      <w:p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5.1. За совершение операций с денежными средствами, находящимися на Счете, Клиент уплачивает Банку вознаграждение в соответствии с действующими Тарифами Банка.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5.2. Вознаграждение уплачивается путем  его списания с Сопутствующего счета Банком без распоряжения Клиента после совершения соответствующей операции.</w:t>
      </w:r>
    </w:p>
    <w:p w:rsidR="004F6145" w:rsidRPr="004F6145" w:rsidRDefault="004F6145" w:rsidP="004F6145">
      <w:pPr>
        <w:numPr>
          <w:ilvl w:val="12"/>
          <w:numId w:val="0"/>
        </w:numPr>
        <w:suppressAutoHyphens/>
        <w:ind w:left="284" w:right="284" w:firstLine="426"/>
        <w:jc w:val="center"/>
        <w:rPr>
          <w:b/>
          <w:sz w:val="16"/>
          <w:szCs w:val="16"/>
        </w:rPr>
      </w:pPr>
    </w:p>
    <w:p w:rsidR="004F6145" w:rsidRPr="004F6145" w:rsidRDefault="004F6145" w:rsidP="004F6145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6. ОТВЕТСТВЕННОСТЬ СТОРОН</w:t>
      </w:r>
    </w:p>
    <w:p w:rsidR="004F6145" w:rsidRPr="004F6145" w:rsidRDefault="004F6145" w:rsidP="004F6145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6.1.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6.2. </w:t>
      </w:r>
      <w:proofErr w:type="gramStart"/>
      <w:r w:rsidRPr="004F6145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невыполнения (ненадлежащего выполнения)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4F6145">
        <w:rPr>
          <w:sz w:val="16"/>
          <w:szCs w:val="16"/>
        </w:rPr>
        <w:t xml:space="preserve"> совершения соответствующей операции.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6.3.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4F6145">
        <w:rPr>
          <w:sz w:val="16"/>
          <w:szCs w:val="16"/>
        </w:rPr>
        <w:t>ств Кл</w:t>
      </w:r>
      <w:proofErr w:type="gramEnd"/>
      <w:r w:rsidRPr="004F6145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6.4.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</w:t>
      </w:r>
      <w:r w:rsidRPr="004F6145">
        <w:rPr>
          <w:sz w:val="16"/>
          <w:szCs w:val="16"/>
        </w:rPr>
        <w:t>н</w:t>
      </w:r>
      <w:r w:rsidRPr="004F6145">
        <w:rPr>
          <w:sz w:val="16"/>
          <w:szCs w:val="16"/>
        </w:rPr>
        <w:t>ка.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6.5.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</w:t>
      </w:r>
      <w:r w:rsidRPr="004F6145">
        <w:rPr>
          <w:sz w:val="16"/>
          <w:szCs w:val="16"/>
        </w:rPr>
        <w:t>е</w:t>
      </w:r>
      <w:r w:rsidRPr="004F6145">
        <w:rPr>
          <w:sz w:val="16"/>
          <w:szCs w:val="16"/>
        </w:rPr>
        <w:t>ния в Банк.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6.6.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proofErr w:type="gramStart"/>
      <w:r w:rsidRPr="004F6145">
        <w:rPr>
          <w:sz w:val="16"/>
          <w:szCs w:val="16"/>
        </w:rPr>
        <w:t>6.7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4F6145">
        <w:rPr>
          <w:sz w:val="16"/>
          <w:szCs w:val="16"/>
        </w:rPr>
        <w:t>ств Ст</w:t>
      </w:r>
      <w:proofErr w:type="gramEnd"/>
      <w:r w:rsidRPr="004F6145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</w:t>
      </w:r>
      <w:r w:rsidRPr="004F6145">
        <w:rPr>
          <w:sz w:val="16"/>
          <w:szCs w:val="16"/>
        </w:rPr>
        <w:t>с</w:t>
      </w:r>
      <w:r w:rsidRPr="004F6145">
        <w:rPr>
          <w:sz w:val="16"/>
          <w:szCs w:val="16"/>
        </w:rPr>
        <w:t>сийской Федерации.</w:t>
      </w:r>
    </w:p>
    <w:p w:rsidR="004F6145" w:rsidRPr="004F6145" w:rsidRDefault="004F6145" w:rsidP="004F6145">
      <w:pPr>
        <w:suppressAutoHyphens/>
        <w:ind w:left="284" w:right="284" w:firstLine="426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7. СРОК ДЕЙСТВИЯ ДОГОВОРА И ПОРЯДОК</w:t>
      </w:r>
    </w:p>
    <w:p w:rsidR="004F6145" w:rsidRPr="004F6145" w:rsidRDefault="004F6145" w:rsidP="004F6145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4F6145">
        <w:rPr>
          <w:rFonts w:ascii="Times New Roman" w:hAnsi="Times New Roman"/>
          <w:szCs w:val="16"/>
        </w:rPr>
        <w:t>ЕГО РАСТОРЖЕНИЯ. ЗАКРЫТИЕ СЧЕТА</w:t>
      </w:r>
    </w:p>
    <w:p w:rsidR="004F6145" w:rsidRPr="004F6145" w:rsidRDefault="004F6145" w:rsidP="004F6145">
      <w:pPr>
        <w:suppressAutoHyphens/>
        <w:ind w:right="-1" w:firstLine="709"/>
        <w:jc w:val="center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7.1. Договор вступает в силу с момента его заключения и действует до конца текущего календарного года.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7.2.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7.3. </w:t>
      </w:r>
      <w:proofErr w:type="gramStart"/>
      <w:r w:rsidRPr="004F6145">
        <w:rPr>
          <w:sz w:val="16"/>
          <w:szCs w:val="16"/>
        </w:rPr>
        <w:t>Договор</w:t>
      </w:r>
      <w:proofErr w:type="gramEnd"/>
      <w:r w:rsidRPr="004F6145">
        <w:rPr>
          <w:sz w:val="16"/>
          <w:szCs w:val="16"/>
        </w:rPr>
        <w:t xml:space="preserve"> может быть расторгнут на основании письменного заявления Клиента. В заявлении Клиента должно содержаться подтверждение остатка денежных средств на Счете на дату расторжения Договора.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В этом случае в течение 5 дней </w:t>
      </w:r>
      <w:proofErr w:type="gramStart"/>
      <w:r w:rsidRPr="004F6145">
        <w:rPr>
          <w:sz w:val="16"/>
          <w:szCs w:val="16"/>
        </w:rPr>
        <w:t>с даты подачи</w:t>
      </w:r>
      <w:proofErr w:type="gramEnd"/>
      <w:r w:rsidRPr="004F6145">
        <w:rPr>
          <w:sz w:val="16"/>
          <w:szCs w:val="16"/>
        </w:rPr>
        <w:t xml:space="preserve"> заявления о расторжении Договора Клиент обязан исполнить все имеющиеся финансовые обязательства перед Банком.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7.4.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7.6. Банк вправе отказаться от исполнения Договора банковского счета и расторгнуть Договор банковского счета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4F6145" w:rsidRPr="004F6145" w:rsidRDefault="004F6145" w:rsidP="004F6145">
      <w:pPr>
        <w:suppressAutoHyphens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7.7. По требованию Банка </w:t>
      </w:r>
      <w:proofErr w:type="gramStart"/>
      <w:r w:rsidRPr="004F6145">
        <w:rPr>
          <w:sz w:val="16"/>
          <w:szCs w:val="16"/>
        </w:rPr>
        <w:t>Договор</w:t>
      </w:r>
      <w:proofErr w:type="gramEnd"/>
      <w:r w:rsidRPr="004F6145">
        <w:rPr>
          <w:sz w:val="16"/>
          <w:szCs w:val="16"/>
        </w:rPr>
        <w:t xml:space="preserve"> может быть расторгнут судом в следующих случаях:</w:t>
      </w:r>
    </w:p>
    <w:p w:rsidR="004F6145" w:rsidRPr="004F6145" w:rsidRDefault="004F6145" w:rsidP="004F6145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lastRenderedPageBreak/>
        <w:t xml:space="preserve">- когда сумма </w:t>
      </w:r>
      <w:proofErr w:type="gramStart"/>
      <w:r w:rsidRPr="004F6145">
        <w:rPr>
          <w:sz w:val="16"/>
          <w:szCs w:val="16"/>
        </w:rPr>
        <w:t>денежных средств, хранящихся на Счете  составляет</w:t>
      </w:r>
      <w:proofErr w:type="gramEnd"/>
      <w:r w:rsidRPr="004F6145">
        <w:rPr>
          <w:sz w:val="16"/>
          <w:szCs w:val="16"/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Клиента Банком об этом;</w:t>
      </w:r>
    </w:p>
    <w:p w:rsidR="004F6145" w:rsidRPr="004F6145" w:rsidRDefault="004F6145" w:rsidP="004F6145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- при отсутствии операций по Счету в течение года. 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 xml:space="preserve">7.8. Расторжение Договора является основанием для закрытия Счета. </w:t>
      </w: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8. ПРОЧИЕ УСЛОВИЯ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  <w:r w:rsidRPr="004F6145">
        <w:rPr>
          <w:sz w:val="16"/>
          <w:szCs w:val="16"/>
        </w:rPr>
        <w:t>8.1. Проценты за пользование Банком денежными средствами на Счете не уплачиваются.</w:t>
      </w:r>
    </w:p>
    <w:p w:rsidR="004F6145" w:rsidRPr="004F6145" w:rsidRDefault="004F6145" w:rsidP="004F6145">
      <w:pPr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8.2. Разногласия и споры, возникающие в связи с Договором, подлежат урегулированию ме</w:t>
      </w:r>
      <w:r w:rsidRPr="004F6145">
        <w:rPr>
          <w:sz w:val="16"/>
          <w:szCs w:val="16"/>
        </w:rPr>
        <w:t>ж</w:t>
      </w:r>
      <w:r w:rsidRPr="004F6145">
        <w:rPr>
          <w:sz w:val="16"/>
          <w:szCs w:val="16"/>
        </w:rPr>
        <w:t xml:space="preserve">ду Сторонами посредством переговоров. </w:t>
      </w:r>
    </w:p>
    <w:p w:rsidR="004F6145" w:rsidRPr="004F6145" w:rsidRDefault="004F6145" w:rsidP="004F6145">
      <w:pPr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В случае</w:t>
      </w:r>
      <w:proofErr w:type="gramStart"/>
      <w:r w:rsidRPr="004F6145">
        <w:rPr>
          <w:sz w:val="16"/>
          <w:szCs w:val="16"/>
        </w:rPr>
        <w:t>,</w:t>
      </w:r>
      <w:proofErr w:type="gramEnd"/>
      <w:r w:rsidRPr="004F6145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4F6145">
        <w:rPr>
          <w:sz w:val="16"/>
          <w:szCs w:val="16"/>
        </w:rPr>
        <w:t>о</w:t>
      </w:r>
      <w:r w:rsidRPr="004F6145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4F6145" w:rsidRPr="004F6145" w:rsidRDefault="004F6145" w:rsidP="004F6145">
      <w:pPr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8.3. Договор составлен в двух экземплярах, имеющих одинаковую юридическую силу, по о</w:t>
      </w:r>
      <w:r w:rsidRPr="004F6145">
        <w:rPr>
          <w:sz w:val="16"/>
          <w:szCs w:val="16"/>
        </w:rPr>
        <w:t>д</w:t>
      </w:r>
      <w:r w:rsidRPr="004F6145">
        <w:rPr>
          <w:sz w:val="16"/>
          <w:szCs w:val="16"/>
        </w:rPr>
        <w:t>ному для каждой из Сторон.</w:t>
      </w:r>
    </w:p>
    <w:p w:rsidR="004F6145" w:rsidRPr="004F6145" w:rsidRDefault="004F6145" w:rsidP="004F6145">
      <w:pPr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8.4.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4F6145">
        <w:rPr>
          <w:sz w:val="16"/>
          <w:szCs w:val="16"/>
        </w:rPr>
        <w:t>е</w:t>
      </w:r>
      <w:r w:rsidRPr="004F6145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4F6145" w:rsidRPr="004F6145" w:rsidRDefault="004F6145" w:rsidP="004F6145">
      <w:pPr>
        <w:ind w:firstLine="709"/>
        <w:rPr>
          <w:sz w:val="16"/>
          <w:szCs w:val="16"/>
        </w:rPr>
      </w:pPr>
      <w:r w:rsidRPr="004F6145">
        <w:rPr>
          <w:sz w:val="16"/>
          <w:szCs w:val="16"/>
        </w:rPr>
        <w:t>8.5.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right="-1" w:firstLine="709"/>
        <w:rPr>
          <w:sz w:val="16"/>
          <w:szCs w:val="16"/>
        </w:rPr>
      </w:pPr>
    </w:p>
    <w:p w:rsidR="004F6145" w:rsidRPr="004F6145" w:rsidRDefault="004F6145" w:rsidP="004F614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 xml:space="preserve">9. ЮРИДИЧЕСКИЕ АДРЕСА, ПЛАТЕЖНЫЕ РЕКВИЗИТЫ </w:t>
      </w:r>
    </w:p>
    <w:p w:rsidR="004F6145" w:rsidRPr="004F6145" w:rsidRDefault="004F6145" w:rsidP="004F6145">
      <w:pPr>
        <w:jc w:val="center"/>
        <w:rPr>
          <w:b/>
          <w:sz w:val="16"/>
          <w:szCs w:val="16"/>
        </w:rPr>
      </w:pPr>
      <w:r w:rsidRPr="004F6145">
        <w:rPr>
          <w:b/>
          <w:sz w:val="16"/>
          <w:szCs w:val="16"/>
        </w:rPr>
        <w:t>И ПОДПИСИ СТОРОН. АДРЕСА И РЕКВИЗИТЫ СТОРОН</w:t>
      </w:r>
    </w:p>
    <w:p w:rsidR="004F6145" w:rsidRPr="004F6145" w:rsidRDefault="004F6145" w:rsidP="004F6145">
      <w:pPr>
        <w:tabs>
          <w:tab w:val="left" w:pos="270"/>
          <w:tab w:val="decimal" w:pos="864"/>
          <w:tab w:val="left" w:pos="2160"/>
          <w:tab w:val="left" w:pos="4176"/>
        </w:tabs>
        <w:ind w:firstLine="720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56"/>
        <w:gridCol w:w="4783"/>
      </w:tblGrid>
      <w:tr w:rsidR="004F6145" w:rsidRPr="004F6145" w:rsidTr="00D64038">
        <w:tc>
          <w:tcPr>
            <w:tcW w:w="4856" w:type="dxa"/>
          </w:tcPr>
          <w:p w:rsidR="004F6145" w:rsidRPr="004F6145" w:rsidRDefault="004F614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F6145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4F6145" w:rsidRPr="004F6145" w:rsidRDefault="004F614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F6145">
              <w:rPr>
                <w:b/>
                <w:sz w:val="16"/>
                <w:szCs w:val="16"/>
              </w:rPr>
              <w:t>КЛИЕНТ:</w:t>
            </w:r>
          </w:p>
        </w:tc>
      </w:tr>
    </w:tbl>
    <w:p w:rsidR="004F6145" w:rsidRPr="004F6145" w:rsidRDefault="004F6145" w:rsidP="004F6145">
      <w:pPr>
        <w:pStyle w:val="a3"/>
        <w:jc w:val="right"/>
        <w:rPr>
          <w:b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4819"/>
      </w:tblGrid>
      <w:tr w:rsidR="004F6145" w:rsidRPr="004F6145" w:rsidTr="00D64038">
        <w:trPr>
          <w:trHeight w:val="511"/>
        </w:trPr>
        <w:tc>
          <w:tcPr>
            <w:tcW w:w="4820" w:type="dxa"/>
          </w:tcPr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Адрес:_________________________________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ИНН __________________________________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БИК __________________________________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К/С ___________________________________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Руководитель 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F6145" w:rsidRPr="004F6145" w:rsidRDefault="004F6145" w:rsidP="00D64038">
            <w:pPr>
              <w:ind w:right="-70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-7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М.П.</w:t>
            </w:r>
          </w:p>
          <w:p w:rsidR="004F6145" w:rsidRPr="004F6145" w:rsidRDefault="004F614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284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Главный бухгалтер 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F6145" w:rsidRPr="004F6145" w:rsidRDefault="004F6145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</w:tcPr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______________________________________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Руководитель 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F6145" w:rsidRPr="004F6145" w:rsidRDefault="004F614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-7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М.П.</w:t>
            </w:r>
          </w:p>
          <w:p w:rsidR="004F6145" w:rsidRPr="004F6145" w:rsidRDefault="004F6145" w:rsidP="00D64038">
            <w:pPr>
              <w:ind w:right="-70"/>
              <w:rPr>
                <w:sz w:val="16"/>
                <w:szCs w:val="16"/>
              </w:rPr>
            </w:pPr>
          </w:p>
          <w:p w:rsidR="004F6145" w:rsidRPr="004F6145" w:rsidRDefault="004F6145" w:rsidP="00D64038">
            <w:pPr>
              <w:ind w:right="284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Главный бухгалтер _______________________________</w:t>
            </w:r>
          </w:p>
          <w:p w:rsidR="004F6145" w:rsidRPr="004F6145" w:rsidRDefault="004F6145" w:rsidP="00D64038">
            <w:pPr>
              <w:ind w:right="-450"/>
              <w:rPr>
                <w:sz w:val="16"/>
                <w:szCs w:val="16"/>
              </w:rPr>
            </w:pPr>
            <w:r w:rsidRPr="004F61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F6145" w:rsidRPr="004F6145" w:rsidRDefault="004F6145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4F6145" w:rsidRDefault="009C7613">
      <w:pPr>
        <w:rPr>
          <w:sz w:val="16"/>
          <w:szCs w:val="16"/>
        </w:rPr>
      </w:pPr>
    </w:p>
    <w:sectPr w:rsidR="009C7613" w:rsidRPr="004F6145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B97"/>
    <w:multiLevelType w:val="multilevel"/>
    <w:tmpl w:val="6466F70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F6145"/>
    <w:rsid w:val="004F6145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4F6145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6145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a3">
    <w:name w:val="caption"/>
    <w:basedOn w:val="a"/>
    <w:uiPriority w:val="99"/>
    <w:qFormat/>
    <w:rsid w:val="004F6145"/>
    <w:pPr>
      <w:jc w:val="center"/>
    </w:pPr>
    <w:rPr>
      <w:b/>
    </w:rPr>
  </w:style>
  <w:style w:type="paragraph" w:customStyle="1" w:styleId="ConsPlusNormal">
    <w:name w:val="ConsPlusNormal"/>
    <w:rsid w:val="004F61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Title"/>
    <w:basedOn w:val="a"/>
    <w:link w:val="a5"/>
    <w:uiPriority w:val="99"/>
    <w:qFormat/>
    <w:rsid w:val="004F6145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99"/>
    <w:rsid w:val="004F61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4F6145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FD6639B152F9EB29462D322C0F772BD7A7CD23509003E37510F366D04FD320DF9895FA5509E0B724m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3239</Words>
  <Characters>18466</Characters>
  <Application>Microsoft Office Word</Application>
  <DocSecurity>0</DocSecurity>
  <Lines>153</Lines>
  <Paragraphs>43</Paragraphs>
  <ScaleCrop>false</ScaleCrop>
  <Company/>
  <LinksUpToDate>false</LinksUpToDate>
  <CharactersWithSpaces>21662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2017-07-27T12:51:00Z</dcterms:created>
  <dcterms:modified xsi:type="dcterms:W3CDTF">2017-07-27T12:52:00Z</dcterms:modified>
</cp:coreProperties>
</file>